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732D9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14:paraId="45C732DA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5C732DD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32DB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32DC" w14:textId="77777777" w:rsidR="0055375D" w:rsidRPr="0011603A" w:rsidRDefault="00467D84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67D84">
              <w:rPr>
                <w:b/>
                <w:sz w:val="26"/>
                <w:szCs w:val="26"/>
                <w:lang w:val="en-US"/>
              </w:rPr>
              <w:t>203B_229</w:t>
            </w:r>
          </w:p>
        </w:tc>
      </w:tr>
      <w:tr w:rsidR="0055375D" w:rsidRPr="00C44B8B" w14:paraId="45C732E0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32DE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32DF" w14:textId="77777777" w:rsidR="0055375D" w:rsidRPr="00467D84" w:rsidRDefault="00931B6F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467D84">
              <w:rPr>
                <w:b/>
                <w:sz w:val="26"/>
                <w:szCs w:val="26"/>
                <w:lang w:val="en-US"/>
              </w:rPr>
              <w:t>2076232</w:t>
            </w:r>
            <w:r w:rsidR="0055375D" w:rsidRPr="00467D84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45C732E1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45C732E2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45C732E3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45C732E4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45C732E5" w14:textId="77777777" w:rsidR="0026453A" w:rsidRPr="00697DC5" w:rsidRDefault="0026453A" w:rsidP="0026453A"/>
    <w:p w14:paraId="45C732E6" w14:textId="77777777" w:rsidR="0026453A" w:rsidRPr="00697DC5" w:rsidRDefault="0026453A" w:rsidP="0026453A"/>
    <w:p w14:paraId="45C732E7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45C732E8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E2C6C">
        <w:rPr>
          <w:b/>
          <w:sz w:val="26"/>
          <w:szCs w:val="26"/>
        </w:rPr>
        <w:t>(</w:t>
      </w:r>
      <w:r w:rsidR="00931B6F" w:rsidRPr="001B6739">
        <w:rPr>
          <w:b/>
          <w:sz w:val="26"/>
          <w:szCs w:val="26"/>
        </w:rPr>
        <w:t>Гайка М8</w:t>
      </w:r>
      <w:r w:rsidR="009E2C6C">
        <w:rPr>
          <w:b/>
          <w:sz w:val="26"/>
          <w:szCs w:val="26"/>
        </w:rPr>
        <w:t>)</w:t>
      </w:r>
      <w:r w:rsidR="001B673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5C732E9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5C732EA" w14:textId="77777777" w:rsidR="009E2C6C" w:rsidRDefault="009E2C6C" w:rsidP="009E2C6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5C732EB" w14:textId="77777777" w:rsidR="009E2C6C" w:rsidRDefault="009E2C6C" w:rsidP="009E2C6C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14:paraId="45C732EC" w14:textId="77777777" w:rsidR="009E2C6C" w:rsidRDefault="009E2C6C" w:rsidP="009E2C6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5C732ED" w14:textId="77777777" w:rsidR="009E2C6C" w:rsidRDefault="009E2C6C" w:rsidP="009E2C6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5C732EE" w14:textId="77777777" w:rsidR="009E2C6C" w:rsidRDefault="009E2C6C" w:rsidP="009E2C6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5C732EF" w14:textId="77777777" w:rsidR="009E2C6C" w:rsidRDefault="009E2C6C" w:rsidP="009E2C6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5C732F0" w14:textId="77777777" w:rsidR="009E2C6C" w:rsidRDefault="009E2C6C" w:rsidP="009E2C6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5C732F1" w14:textId="77777777" w:rsidR="009E2C6C" w:rsidRDefault="009E2C6C" w:rsidP="009E2C6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5C732F2" w14:textId="77777777" w:rsidR="009E2C6C" w:rsidRDefault="009E2C6C" w:rsidP="009E2C6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5C732F3" w14:textId="77777777" w:rsidR="009E2C6C" w:rsidRDefault="009E2C6C" w:rsidP="009E2C6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5C732F4" w14:textId="77777777" w:rsidR="009E2C6C" w:rsidRDefault="009E2C6C" w:rsidP="009E2C6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5C732F5" w14:textId="77777777" w:rsidR="009E2C6C" w:rsidRDefault="009E2C6C" w:rsidP="009E2C6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5C732F6" w14:textId="77777777" w:rsidR="009E2C6C" w:rsidRDefault="009E2C6C" w:rsidP="009E2C6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45C732F7" w14:textId="77777777" w:rsidR="009E2C6C" w:rsidRDefault="009E2C6C" w:rsidP="009E2C6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5C732F8" w14:textId="77777777" w:rsidR="009E2C6C" w:rsidRDefault="009E2C6C" w:rsidP="009E2C6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5C732F9" w14:textId="77777777" w:rsidR="009E2C6C" w:rsidRDefault="009E2C6C" w:rsidP="009E2C6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5C732FA" w14:textId="77777777" w:rsidR="009E2C6C" w:rsidRDefault="009E2C6C" w:rsidP="009E2C6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5C732FB" w14:textId="77777777" w:rsidR="009E2C6C" w:rsidRDefault="009E2C6C" w:rsidP="009E2C6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5C732FC" w14:textId="77777777" w:rsidR="009E2C6C" w:rsidRDefault="009E2C6C" w:rsidP="009E2C6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5C732FD" w14:textId="77777777" w:rsidR="009E2C6C" w:rsidRDefault="009E2C6C" w:rsidP="009E2C6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5C732FE" w14:textId="77777777" w:rsidR="009E2C6C" w:rsidRDefault="009E2C6C" w:rsidP="009E2C6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45C732FF" w14:textId="77777777" w:rsidR="009E2C6C" w:rsidRDefault="009E2C6C" w:rsidP="009E2C6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5C73300" w14:textId="77777777" w:rsidR="009E2C6C" w:rsidRDefault="009E2C6C" w:rsidP="009E2C6C">
      <w:pPr>
        <w:spacing w:line="276" w:lineRule="auto"/>
        <w:rPr>
          <w:sz w:val="24"/>
          <w:szCs w:val="24"/>
        </w:rPr>
      </w:pPr>
    </w:p>
    <w:p w14:paraId="45C73301" w14:textId="77777777" w:rsidR="009E2C6C" w:rsidRDefault="009E2C6C" w:rsidP="009E2C6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5C73302" w14:textId="77777777" w:rsidR="009E2C6C" w:rsidRDefault="009E2C6C" w:rsidP="009E2C6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5C73303" w14:textId="77777777" w:rsidR="009E2C6C" w:rsidRDefault="009E2C6C" w:rsidP="009E2C6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5C73304" w14:textId="77777777" w:rsidR="009E2C6C" w:rsidRDefault="009E2C6C" w:rsidP="009E2C6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5C73305" w14:textId="77777777" w:rsidR="009E2C6C" w:rsidRDefault="009E2C6C" w:rsidP="009E2C6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5C73306" w14:textId="77777777" w:rsidR="009E2C6C" w:rsidRDefault="009E2C6C" w:rsidP="009E2C6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5C73307" w14:textId="77777777" w:rsidR="009E2C6C" w:rsidRDefault="009E2C6C" w:rsidP="009E2C6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5C73308" w14:textId="77777777" w:rsidR="009E2C6C" w:rsidRDefault="009E2C6C" w:rsidP="009E2C6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5C73309" w14:textId="77777777" w:rsidR="009E2C6C" w:rsidRDefault="009E2C6C" w:rsidP="009E2C6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5C7330A" w14:textId="77777777" w:rsidR="009E2C6C" w:rsidRDefault="009E2C6C" w:rsidP="009E2C6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5C7330B" w14:textId="77777777" w:rsidR="009E2C6C" w:rsidRDefault="009E2C6C" w:rsidP="009E2C6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5C7330C" w14:textId="77777777" w:rsidR="009E2C6C" w:rsidRDefault="009E2C6C" w:rsidP="009E2C6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5C7330D" w14:textId="77777777" w:rsidR="009E2C6C" w:rsidRDefault="009E2C6C" w:rsidP="009E2C6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5C7330E" w14:textId="77777777" w:rsidR="009E2C6C" w:rsidRDefault="009E2C6C" w:rsidP="009E2C6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5C7330F" w14:textId="77777777" w:rsidR="009E2C6C" w:rsidRDefault="009E2C6C" w:rsidP="009E2C6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45C73310" w14:textId="77777777" w:rsidR="009E2C6C" w:rsidRDefault="009E2C6C" w:rsidP="009E2C6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5C73311" w14:textId="77777777" w:rsidR="009E2C6C" w:rsidRDefault="009E2C6C" w:rsidP="009E2C6C">
      <w:pPr>
        <w:rPr>
          <w:sz w:val="26"/>
          <w:szCs w:val="26"/>
        </w:rPr>
      </w:pPr>
    </w:p>
    <w:p w14:paraId="45C73312" w14:textId="77777777" w:rsidR="009E2C6C" w:rsidRDefault="009E2C6C" w:rsidP="009E2C6C">
      <w:pPr>
        <w:rPr>
          <w:sz w:val="26"/>
          <w:szCs w:val="26"/>
        </w:rPr>
      </w:pPr>
    </w:p>
    <w:p w14:paraId="45C73313" w14:textId="77777777" w:rsidR="009E2C6C" w:rsidRDefault="009E2C6C" w:rsidP="009E2C6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5C73314" w14:textId="77777777" w:rsidR="009E2C6C" w:rsidRDefault="009E2C6C" w:rsidP="009E2C6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14:paraId="45C73315" w14:textId="77777777" w:rsidR="008F73A3" w:rsidRPr="00697DC5" w:rsidRDefault="008F73A3" w:rsidP="009E2C6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73318" w14:textId="77777777" w:rsidR="00256383" w:rsidRDefault="00256383">
      <w:r>
        <w:separator/>
      </w:r>
    </w:p>
  </w:endnote>
  <w:endnote w:type="continuationSeparator" w:id="0">
    <w:p w14:paraId="45C73319" w14:textId="77777777" w:rsidR="00256383" w:rsidRDefault="00256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73316" w14:textId="77777777" w:rsidR="00256383" w:rsidRDefault="00256383">
      <w:r>
        <w:separator/>
      </w:r>
    </w:p>
  </w:footnote>
  <w:footnote w:type="continuationSeparator" w:id="0">
    <w:p w14:paraId="45C73317" w14:textId="77777777" w:rsidR="00256383" w:rsidRDefault="00256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7331A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5C7331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6F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739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6383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6CC7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7D84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AA0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670F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47D7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6F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2C6C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5E02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363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732D9"/>
  <w15:docId w15:val="{333B576C-4114-40BD-AB51-39C1701B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7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855EA-C2AE-4246-8BDC-5F9393513D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7D090F-9CD0-42A5-9589-65CFDE1CF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19C47B-967B-4105-9CCC-F6F574E5D171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microsoft.com/sharepoint/v3"/>
    <ds:schemaRef ds:uri="http://schemas.microsoft.com/office/infopath/2007/PartnerControls"/>
    <ds:schemaRef ds:uri="aeb3e8e0-784a-4348-b8a9-74d788c4fa59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A273804-25C3-4FF3-8508-229C6BD7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6</Pages>
  <Words>912</Words>
  <Characters>5203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2016-10-04T12:49:00Z</dcterms:created>
  <dcterms:modified xsi:type="dcterms:W3CDTF">2016-10-04T12:49:00Z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